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330999F6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 xml:space="preserve">20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20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54A4464E" w:rsidR="007C2DC7" w:rsidRPr="004D713B" w:rsidDel="00DE650C" w:rsidRDefault="007C2DC7" w:rsidP="007C2DC7">
      <w:pPr>
        <w:pStyle w:val="Footer"/>
        <w:rPr>
          <w:del w:id="0" w:author="Vilius Šabanas" w:date="2020-11-23T11:36:00Z"/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986CD7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14" o:title=""/>
            <w10:wrap type="square" side="right"/>
          </v:shape>
          <o:OLEObject Type="Embed" ProgID="Excel.Sheet.12" ShapeID="_x0000_s1026" DrawAspect="Icon" ObjectID="_1737207271" r:id="rId15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93FE" w14:textId="77777777" w:rsidR="00986CD7" w:rsidRDefault="00986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5C12" w14:textId="77777777" w:rsidR="00986CD7" w:rsidRDefault="00986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071F" w14:textId="77777777" w:rsidR="00986CD7" w:rsidRDefault="00986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2F24" w14:textId="77777777" w:rsidR="00986CD7" w:rsidRDefault="00986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F16D" w14:textId="39433010" w:rsidR="00DE650C" w:rsidRPr="00DE650C" w:rsidRDefault="00DE650C">
    <w:pPr>
      <w:pStyle w:val="Header"/>
      <w:jc w:val="right"/>
      <w:pPrChange w:id="1" w:author="Vilius Šabanas" w:date="2020-11-23T11:35:00Z">
        <w:pPr>
          <w:pStyle w:val="Header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3D09" w14:textId="77777777" w:rsidR="00986CD7" w:rsidRDefault="00986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99221">
    <w:abstractNumId w:val="8"/>
  </w:num>
  <w:num w:numId="2" w16cid:durableId="1218130737">
    <w:abstractNumId w:val="9"/>
  </w:num>
  <w:num w:numId="3" w16cid:durableId="8214396">
    <w:abstractNumId w:val="1"/>
  </w:num>
  <w:num w:numId="4" w16cid:durableId="2133935822">
    <w:abstractNumId w:val="12"/>
  </w:num>
  <w:num w:numId="5" w16cid:durableId="1096483938">
    <w:abstractNumId w:val="10"/>
  </w:num>
  <w:num w:numId="6" w16cid:durableId="2013753070">
    <w:abstractNumId w:val="5"/>
  </w:num>
  <w:num w:numId="7" w16cid:durableId="1262104448">
    <w:abstractNumId w:val="6"/>
  </w:num>
  <w:num w:numId="8" w16cid:durableId="154343762">
    <w:abstractNumId w:val="11"/>
  </w:num>
  <w:num w:numId="9" w16cid:durableId="1748183918">
    <w:abstractNumId w:val="14"/>
  </w:num>
  <w:num w:numId="10" w16cid:durableId="1519655322">
    <w:abstractNumId w:val="13"/>
  </w:num>
  <w:num w:numId="11" w16cid:durableId="1916669159">
    <w:abstractNumId w:val="0"/>
  </w:num>
  <w:num w:numId="12" w16cid:durableId="929195713">
    <w:abstractNumId w:val="2"/>
  </w:num>
  <w:num w:numId="13" w16cid:durableId="741029430">
    <w:abstractNumId w:val="4"/>
  </w:num>
  <w:num w:numId="14" w16cid:durableId="1973557440">
    <w:abstractNumId w:val="3"/>
  </w:num>
  <w:num w:numId="15" w16cid:durableId="107042739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ilius Šabanas">
    <w15:presenceInfo w15:providerId="AD" w15:userId="S::Vilius.Sabanas@litgrid.eu::27fa89c0-487e-43e5-82ea-8aef4f60b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42710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C2B2A"/>
    <w:rsid w:val="008D1F30"/>
    <w:rsid w:val="008E1E10"/>
    <w:rsid w:val="008E715C"/>
    <w:rsid w:val="009324EF"/>
    <w:rsid w:val="009548DB"/>
    <w:rsid w:val="009660C4"/>
    <w:rsid w:val="00975018"/>
    <w:rsid w:val="00977EA0"/>
    <w:rsid w:val="00986CD7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E650C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paragraph" w:styleId="Revision">
    <w:name w:val="Revision"/>
    <w:hidden/>
    <w:uiPriority w:val="99"/>
    <w:semiHidden/>
    <w:rsid w:val="008C2B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Andrius Kupetauskas</cp:lastModifiedBy>
  <cp:revision>5</cp:revision>
  <dcterms:created xsi:type="dcterms:W3CDTF">2020-10-20T06:49:00Z</dcterms:created>
  <dcterms:modified xsi:type="dcterms:W3CDTF">2023-02-06T14:48:00Z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2023-02-06T14:48:15Z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9fc8b76a-a67e-4f59-86f6-400be4b156d0</vt:lpwstr>
  </property>
  <property fmtid="{D5CDD505-2E9C-101B-9397-08002B2CF9AE}" pid="8" name="MSIP_Label_7058e6ed-1f62-4b3b-a413-1541f2aa482f_ContentBits">
    <vt:lpwstr>0</vt:lpwstr>
  </property>
</Properties>
</file>